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16661554"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50C8E" w:rsidRPr="00E50C8E">
        <w:rPr>
          <w:rFonts w:ascii="Calibri" w:hAnsi="Calibri" w:cs="Arial"/>
          <w:b/>
          <w:bCs/>
          <w:sz w:val="22"/>
          <w:szCs w:val="22"/>
        </w:rPr>
        <w:t>Léčivý přípravek ATC skupiny J06BA02 s účinnou látkou normální lidský imunoglobulin pro intravenózní podání</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18F3C53"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J06BA02 </w:t>
      </w:r>
      <w:r w:rsidR="009F5531" w:rsidRPr="002606F5">
        <w:rPr>
          <w:rFonts w:asciiTheme="minorHAnsi" w:hAnsiTheme="minorHAnsi" w:cstheme="minorHAnsi"/>
          <w:bCs/>
          <w:sz w:val="22"/>
          <w:szCs w:val="22"/>
        </w:rPr>
        <w:t>s účinnou látkou</w:t>
      </w:r>
      <w:r w:rsidR="009F5531" w:rsidRPr="002606F5">
        <w:rPr>
          <w:rFonts w:asciiTheme="minorHAnsi" w:hAnsiTheme="minorHAnsi" w:cstheme="minorHAnsi"/>
          <w:b/>
          <w:sz w:val="22"/>
          <w:szCs w:val="22"/>
        </w:rPr>
        <w:t xml:space="preserve"> </w:t>
      </w:r>
      <w:r w:rsidR="00E50C8E" w:rsidRPr="00E50C8E">
        <w:rPr>
          <w:rFonts w:ascii="Calibri" w:hAnsi="Calibri" w:cs="Arial"/>
          <w:b/>
          <w:bCs/>
          <w:sz w:val="22"/>
          <w:szCs w:val="22"/>
        </w:rPr>
        <w:t>normální lidský imunoglobulin</w:t>
      </w:r>
      <w:r w:rsidR="00096DC0">
        <w:rPr>
          <w:rFonts w:ascii="Calibri" w:hAnsi="Calibri" w:cs="Arial"/>
          <w:b/>
          <w:b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7D44FA">
        <w:rPr>
          <w:rFonts w:ascii="Calibri" w:hAnsi="Calibri" w:cs="Calibri"/>
          <w:bCs/>
          <w:szCs w:val="22"/>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w:t>
      </w:r>
      <w:r w:rsidRPr="004617FC">
        <w:rPr>
          <w:rFonts w:ascii="Calibri" w:hAnsi="Calibri" w:cs="Calibri"/>
          <w:sz w:val="22"/>
          <w:szCs w:val="22"/>
        </w:rPr>
        <w:lastRenderedPageBreak/>
        <w:t>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C1CA0">
        <w:rPr>
          <w:rFonts w:ascii="Calibri" w:hAnsi="Calibri" w:cs="Calibri"/>
          <w:b/>
          <w:bCs/>
          <w:sz w:val="22"/>
          <w:szCs w:val="22"/>
        </w:rPr>
        <w:t>2 let (24</w:t>
      </w:r>
      <w:r w:rsidR="00D51DFE" w:rsidRPr="00AC1CA0">
        <w:rPr>
          <w:rFonts w:ascii="Calibri" w:hAnsi="Calibri" w:cs="Calibri"/>
          <w:b/>
          <w:bCs/>
          <w:sz w:val="22"/>
          <w:szCs w:val="22"/>
        </w:rPr>
        <w:t xml:space="preserve"> měsíců)</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05B9BDD6" w:rsidR="00964F33" w:rsidRDefault="00964F33" w:rsidP="00436BBE">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dobu </w:t>
      </w:r>
      <w:r w:rsidR="00F77E40" w:rsidRPr="00F77E40">
        <w:rPr>
          <w:rFonts w:ascii="Calibri" w:hAnsi="Calibri" w:cs="Calibri"/>
          <w:b/>
          <w:iCs/>
          <w:sz w:val="22"/>
          <w:szCs w:val="22"/>
        </w:rPr>
        <w:t>dvou</w:t>
      </w:r>
      <w:r w:rsidR="00F77E40">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77777777" w:rsidR="004B5104" w:rsidRPr="004617FC" w:rsidRDefault="004B510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36BBE"/>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9</Pages>
  <Words>3642</Words>
  <Characters>21488</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30</cp:revision>
  <cp:lastPrinted>2018-05-18T08:11:00Z</cp:lastPrinted>
  <dcterms:created xsi:type="dcterms:W3CDTF">2020-12-12T19:09:00Z</dcterms:created>
  <dcterms:modified xsi:type="dcterms:W3CDTF">2021-12-03T15:14:00Z</dcterms:modified>
</cp:coreProperties>
</file>